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2E" w:rsidRPr="00244D95" w:rsidRDefault="009A35DD" w:rsidP="004722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Pr="00244D95" w:rsidRDefault="009A35DD" w:rsidP="004722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9A35DD" w:rsidRPr="00244D95" w:rsidRDefault="009A35DD" w:rsidP="004722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Pr="00775499">
        <w:rPr>
          <w:rFonts w:ascii="Times New Roman" w:hAnsi="Times New Roman" w:cs="Times New Roman"/>
        </w:rPr>
        <w:t xml:space="preserve"> </w:t>
      </w:r>
      <w:r w:rsidR="004C4A49">
        <w:rPr>
          <w:rFonts w:ascii="Times New Roman" w:hAnsi="Times New Roman" w:cs="Times New Roman"/>
        </w:rPr>
        <w:t>В</w:t>
      </w:r>
      <w:r w:rsidR="00A00207" w:rsidRPr="00775499">
        <w:rPr>
          <w:rFonts w:ascii="Times New Roman" w:hAnsi="Times New Roman" w:cs="Times New Roman"/>
        </w:rPr>
        <w:t>ыполнить работу по устройству</w:t>
      </w:r>
      <w:r w:rsidR="004C4A49">
        <w:rPr>
          <w:rFonts w:ascii="Times New Roman" w:hAnsi="Times New Roman" w:cs="Times New Roman"/>
        </w:rPr>
        <w:t xml:space="preserve"> асфальтового покрытия</w:t>
      </w:r>
      <w:r w:rsidR="00A00207" w:rsidRPr="00775499">
        <w:rPr>
          <w:rFonts w:ascii="Times New Roman" w:hAnsi="Times New Roman" w:cs="Times New Roman"/>
        </w:rPr>
        <w:t xml:space="preserve"> спортивн</w:t>
      </w:r>
      <w:r w:rsidR="004C4A49">
        <w:rPr>
          <w:rFonts w:ascii="Times New Roman" w:hAnsi="Times New Roman" w:cs="Times New Roman"/>
        </w:rPr>
        <w:t>ой площадки (29*25 м)</w:t>
      </w:r>
      <w:r w:rsidR="00A00207" w:rsidRPr="00775499">
        <w:rPr>
          <w:rFonts w:ascii="Times New Roman" w:hAnsi="Times New Roman" w:cs="Times New Roman"/>
        </w:rPr>
        <w:t xml:space="preserve"> на территор</w:t>
      </w:r>
      <w:proofErr w:type="gramStart"/>
      <w:r w:rsidR="00A00207" w:rsidRPr="00775499">
        <w:rPr>
          <w:rFonts w:ascii="Times New Roman" w:hAnsi="Times New Roman" w:cs="Times New Roman"/>
        </w:rPr>
        <w:t xml:space="preserve">ии </w:t>
      </w:r>
      <w:r w:rsidR="00577000" w:rsidRPr="00775499">
        <w:rPr>
          <w:rFonts w:ascii="Times New Roman" w:hAnsi="Times New Roman" w:cs="Times New Roman"/>
        </w:rPr>
        <w:t>ООО</w:t>
      </w:r>
      <w:proofErr w:type="gramEnd"/>
      <w:r w:rsidR="00577000" w:rsidRPr="00775499">
        <w:rPr>
          <w:rFonts w:ascii="Times New Roman" w:hAnsi="Times New Roman" w:cs="Times New Roman"/>
        </w:rPr>
        <w:t xml:space="preserve"> «СП «ЯНОС».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="00FD7E00" w:rsidRPr="00775499">
        <w:rPr>
          <w:rFonts w:ascii="Times New Roman" w:hAnsi="Times New Roman" w:cs="Times New Roman"/>
        </w:rPr>
        <w:t xml:space="preserve"> </w:t>
      </w:r>
      <w:r w:rsidRPr="00775499">
        <w:rPr>
          <w:rFonts w:ascii="Times New Roman" w:hAnsi="Times New Roman" w:cs="Times New Roman"/>
        </w:rPr>
        <w:t xml:space="preserve">работ: </w:t>
      </w:r>
      <w:r w:rsidR="004C4A49">
        <w:rPr>
          <w:rFonts w:ascii="Times New Roman" w:hAnsi="Times New Roman" w:cs="Times New Roman"/>
        </w:rPr>
        <w:t>30</w:t>
      </w:r>
      <w:r w:rsidR="002F09CC" w:rsidRPr="00775499">
        <w:rPr>
          <w:rFonts w:ascii="Times New Roman" w:hAnsi="Times New Roman" w:cs="Times New Roman"/>
        </w:rPr>
        <w:t xml:space="preserve"> </w:t>
      </w:r>
      <w:r w:rsidR="004C4A49">
        <w:rPr>
          <w:rFonts w:ascii="Times New Roman" w:hAnsi="Times New Roman" w:cs="Times New Roman"/>
        </w:rPr>
        <w:t>май</w:t>
      </w:r>
      <w:r w:rsidR="00B364DE" w:rsidRPr="00775499">
        <w:rPr>
          <w:rFonts w:ascii="Times New Roman" w:hAnsi="Times New Roman" w:cs="Times New Roman"/>
        </w:rPr>
        <w:t xml:space="preserve"> 2016г.-</w:t>
      </w:r>
      <w:r w:rsidR="002F09CC" w:rsidRPr="00775499">
        <w:rPr>
          <w:rFonts w:ascii="Times New Roman" w:hAnsi="Times New Roman" w:cs="Times New Roman"/>
        </w:rPr>
        <w:t xml:space="preserve"> </w:t>
      </w:r>
      <w:r w:rsidR="004C4A49">
        <w:rPr>
          <w:rFonts w:ascii="Times New Roman" w:hAnsi="Times New Roman" w:cs="Times New Roman"/>
        </w:rPr>
        <w:t>29</w:t>
      </w:r>
      <w:r w:rsidR="00B968BE" w:rsidRPr="00775499">
        <w:rPr>
          <w:rFonts w:ascii="Times New Roman" w:hAnsi="Times New Roman" w:cs="Times New Roman"/>
        </w:rPr>
        <w:t xml:space="preserve"> </w:t>
      </w:r>
      <w:r w:rsidR="00775499" w:rsidRPr="00775499">
        <w:rPr>
          <w:rFonts w:ascii="Times New Roman" w:hAnsi="Times New Roman" w:cs="Times New Roman"/>
        </w:rPr>
        <w:t>июля</w:t>
      </w:r>
      <w:r w:rsidR="00FD7E00" w:rsidRPr="00775499">
        <w:rPr>
          <w:rFonts w:ascii="Times New Roman" w:hAnsi="Times New Roman" w:cs="Times New Roman"/>
        </w:rPr>
        <w:t xml:space="preserve"> 2016г.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</w:t>
      </w:r>
      <w:proofErr w:type="gramStart"/>
      <w:r w:rsidRPr="00775499">
        <w:rPr>
          <w:rFonts w:ascii="Times New Roman" w:hAnsi="Times New Roman" w:cs="Times New Roman"/>
        </w:rPr>
        <w:t>и</w:t>
      </w:r>
      <w:proofErr w:type="gramEnd"/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выполненных </w:t>
      </w:r>
      <w:r w:rsidR="00B364DE" w:rsidRPr="00775499">
        <w:rPr>
          <w:rFonts w:ascii="Times New Roman" w:hAnsi="Times New Roman" w:cs="Times New Roman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775499" w:rsidRDefault="00B364DE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036C1C" w:rsidRDefault="004C4A49" w:rsidP="004C4A49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Планировка поверхности в месте размещения спортивной площадки.</w:t>
      </w:r>
    </w:p>
    <w:p w:rsidR="004C4A49" w:rsidRDefault="004C4A49" w:rsidP="004C4A49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Устройство подготовки под асфальтовое покрытие.</w:t>
      </w:r>
    </w:p>
    <w:p w:rsidR="004C4A49" w:rsidRDefault="004C4A49" w:rsidP="004C4A49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Установка закладных деталей для снятия установки </w:t>
      </w:r>
      <w:r w:rsidR="008C4039">
        <w:rPr>
          <w:rFonts w:ascii="Times New Roman" w:hAnsi="Times New Roman" w:cs="Times New Roman"/>
        </w:rPr>
        <w:t>сетки для волейбола, ворот для футбола и колец для баскетбола.</w:t>
      </w:r>
    </w:p>
    <w:p w:rsidR="008C4039" w:rsidRDefault="008C4039" w:rsidP="004C4A49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Устройство асфальтового покрытия с небольшим уклоном для стока вод по нормам.</w:t>
      </w:r>
    </w:p>
    <w:p w:rsidR="008C4039" w:rsidRDefault="008C4039" w:rsidP="004C4A49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Разметка площадки.</w:t>
      </w:r>
    </w:p>
    <w:p w:rsidR="008C4039" w:rsidRDefault="008C4039" w:rsidP="004C4A49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Схема спортивной площадки прилагается</w:t>
      </w:r>
    </w:p>
    <w:p w:rsidR="004C4A49" w:rsidRPr="00775499" w:rsidRDefault="004C4A49" w:rsidP="004C4A49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660F1B" w:rsidRPr="00775499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FD7E00" w:rsidRPr="00775499" w:rsidRDefault="00FD7E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47228B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 xml:space="preserve">( </w:t>
      </w:r>
      <w:proofErr w:type="gramEnd"/>
      <w:r w:rsidRPr="00775499">
        <w:rPr>
          <w:rFonts w:ascii="Times New Roman" w:hAnsi="Times New Roman" w:cs="Times New Roman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775499">
        <w:rPr>
          <w:rFonts w:ascii="Times New Roman" w:hAnsi="Times New Roman" w:cs="Times New Roman"/>
        </w:rPr>
        <w:t>и ООО</w:t>
      </w:r>
      <w:proofErr w:type="gramEnd"/>
      <w:r w:rsidRPr="00775499">
        <w:rPr>
          <w:rFonts w:ascii="Times New Roman" w:hAnsi="Times New Roman" w:cs="Times New Roman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ремонту и обслуживанию</w:t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proofErr w:type="spellStart"/>
      <w:r w:rsidRPr="00775499">
        <w:rPr>
          <w:rFonts w:ascii="Times New Roman" w:hAnsi="Times New Roman" w:cs="Times New Roman"/>
        </w:rPr>
        <w:t>Заривняк</w:t>
      </w:r>
      <w:proofErr w:type="spellEnd"/>
      <w:r w:rsidRPr="00775499">
        <w:rPr>
          <w:rFonts w:ascii="Times New Roman" w:hAnsi="Times New Roman" w:cs="Times New Roman"/>
        </w:rPr>
        <w:t xml:space="preserve"> А.А.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Главный инженер</w:t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  <w:t>Шарков Д.Е.</w:t>
      </w:r>
    </w:p>
    <w:sectPr w:rsidR="0047228B" w:rsidRPr="0077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DD"/>
    <w:rsid w:val="00036C1C"/>
    <w:rsid w:val="000F5A6D"/>
    <w:rsid w:val="00244D95"/>
    <w:rsid w:val="00247D22"/>
    <w:rsid w:val="002963D4"/>
    <w:rsid w:val="002F09CC"/>
    <w:rsid w:val="00363ED4"/>
    <w:rsid w:val="0047228B"/>
    <w:rsid w:val="004C4A49"/>
    <w:rsid w:val="00577000"/>
    <w:rsid w:val="005D1BAC"/>
    <w:rsid w:val="00655DDB"/>
    <w:rsid w:val="00660F1B"/>
    <w:rsid w:val="0072272E"/>
    <w:rsid w:val="00775499"/>
    <w:rsid w:val="008240A2"/>
    <w:rsid w:val="008C4039"/>
    <w:rsid w:val="009A35DD"/>
    <w:rsid w:val="00A00207"/>
    <w:rsid w:val="00A02284"/>
    <w:rsid w:val="00B364DE"/>
    <w:rsid w:val="00B968BE"/>
    <w:rsid w:val="00FD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2016-03-10T06:02:00Z</cp:lastPrinted>
  <dcterms:created xsi:type="dcterms:W3CDTF">2016-03-10T06:01:00Z</dcterms:created>
  <dcterms:modified xsi:type="dcterms:W3CDTF">2016-04-22T12:13:00Z</dcterms:modified>
</cp:coreProperties>
</file>